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1114673D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74EF080A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56C94F86" w14:textId="77777777" w:rsidR="008972C3" w:rsidRDefault="008972C3" w:rsidP="003274DB"/>
    <w:p w14:paraId="03FCA2A6" w14:textId="77777777" w:rsidR="00D74AE1" w:rsidRDefault="00D74AE1" w:rsidP="003274DB"/>
    <w:p w14:paraId="0DF85B0D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0BC9C3AA" w14:textId="77777777" w:rsidR="0026038D" w:rsidRDefault="0026038D" w:rsidP="003274DB"/>
    <w:p w14:paraId="5663FE3D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14:paraId="551D4DD0" w14:textId="77777777" w:rsidR="00CF49CC" w:rsidRDefault="00CF49CC" w:rsidP="00D74AE1"/>
    <w:p w14:paraId="603F14BA" w14:textId="77777777" w:rsidR="004E0BBB" w:rsidRDefault="004E0BBB" w:rsidP="00D74AE1"/>
    <w:p w14:paraId="6F0B208C" w14:textId="77777777" w:rsidR="004E0BBB" w:rsidRDefault="004E0BBB" w:rsidP="00D74AE1"/>
    <w:p w14:paraId="18EC9A2A" w14:textId="77777777" w:rsidR="004E0BBB" w:rsidRDefault="004E0BBB" w:rsidP="00D74AE1"/>
    <w:p w14:paraId="47E3081C" w14:textId="77777777" w:rsidR="004E0BBB" w:rsidRDefault="004E0BBB" w:rsidP="00D74AE1"/>
    <w:p w14:paraId="6BBB059E" w14:textId="77777777" w:rsidR="004E0BBB" w:rsidRDefault="004E0BBB" w:rsidP="00D74AE1"/>
    <w:p w14:paraId="00D36A60" w14:textId="77777777" w:rsidR="004E0BBB" w:rsidRDefault="004E0BBB" w:rsidP="00D74AE1"/>
    <w:p w14:paraId="49A48E9C" w14:textId="77777777" w:rsidR="004E0BBB" w:rsidRDefault="004E0BBB" w:rsidP="00D74AE1"/>
    <w:p w14:paraId="48FFD72E" w14:textId="77777777" w:rsidR="004E0BBB" w:rsidRDefault="004E0BBB" w:rsidP="00D74AE1"/>
    <w:p w14:paraId="19EEE338" w14:textId="77777777" w:rsidR="004E0BBB" w:rsidRDefault="004E0BBB" w:rsidP="00D74AE1"/>
    <w:p w14:paraId="7C8F9735" w14:textId="77777777" w:rsidR="004E0BBB" w:rsidRDefault="004E0BBB" w:rsidP="00D74AE1"/>
    <w:p w14:paraId="2BA8D17A" w14:textId="77777777" w:rsidR="004E0BBB" w:rsidRDefault="004E0BBB" w:rsidP="00D74AE1"/>
    <w:p w14:paraId="06790DAA" w14:textId="77777777" w:rsidR="004E0BBB" w:rsidRDefault="004E0BBB" w:rsidP="00D74AE1"/>
    <w:p w14:paraId="6D0DEC27" w14:textId="77777777" w:rsidR="004E0BBB" w:rsidRDefault="004E0BBB" w:rsidP="00D74AE1"/>
    <w:p w14:paraId="4A297340" w14:textId="77777777" w:rsidR="004E0BBB" w:rsidRDefault="004E0BBB" w:rsidP="00D74AE1"/>
    <w:p w14:paraId="33374B6C" w14:textId="77777777" w:rsidR="004E0BBB" w:rsidRDefault="004E0BBB" w:rsidP="00D74AE1"/>
    <w:p w14:paraId="6B553AA9" w14:textId="77777777" w:rsidR="004E0BBB" w:rsidRDefault="004E0BBB" w:rsidP="00D74AE1"/>
    <w:p w14:paraId="3FB849B9" w14:textId="77777777" w:rsidR="00734BC6" w:rsidRDefault="00734BC6" w:rsidP="00D74AE1"/>
    <w:p w14:paraId="1BF12071" w14:textId="77777777" w:rsidR="004E0BBB" w:rsidRDefault="004E0BBB" w:rsidP="00D74AE1"/>
    <w:p w14:paraId="0C76478D" w14:textId="77777777" w:rsidR="004E0BBB" w:rsidRDefault="004E0BBB" w:rsidP="00D74AE1"/>
    <w:p w14:paraId="30A39E0D" w14:textId="77777777" w:rsidR="004E0BBB" w:rsidRDefault="004E0BBB" w:rsidP="00D74AE1"/>
    <w:p w14:paraId="0FF32A8C" w14:textId="77777777" w:rsidR="004E0BBB" w:rsidRDefault="004E0BBB" w:rsidP="00D74AE1"/>
    <w:p w14:paraId="7EB3FDD2" w14:textId="77777777" w:rsidR="004E0BBB" w:rsidRDefault="004E0BBB" w:rsidP="00D74AE1"/>
    <w:p w14:paraId="5A1D4DA2" w14:textId="77777777" w:rsidR="004E0BBB" w:rsidRDefault="004E0BBB" w:rsidP="00D74AE1"/>
    <w:p w14:paraId="313832DE" w14:textId="77777777" w:rsidR="004E0BBB" w:rsidRDefault="004E0BBB" w:rsidP="00D74AE1"/>
    <w:p w14:paraId="54044185" w14:textId="77777777" w:rsidR="004E0BBB" w:rsidRDefault="004E0BBB" w:rsidP="00D74AE1"/>
    <w:p w14:paraId="4252611C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6D64482F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3B322B2F" w14:textId="77777777"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EAF8A8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653F0F14" w14:textId="77777777" w:rsidTr="005E4659">
        <w:tc>
          <w:tcPr>
            <w:tcW w:w="1908" w:type="dxa"/>
          </w:tcPr>
          <w:p w14:paraId="7F616E4C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57D147FA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12C3311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1C696BB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32564C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92567E5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7B0F7E33" w14:textId="77777777" w:rsidR="00914E26" w:rsidRPr="00460028" w:rsidRDefault="006218E8" w:rsidP="00914E26">
            <w:pPr>
              <w:pStyle w:val="Tabletext"/>
            </w:pPr>
            <w:r>
              <w:t>aaaaaa</w:t>
            </w:r>
          </w:p>
        </w:tc>
      </w:tr>
      <w:tr w:rsidR="005E4659" w:rsidRPr="00460028" w14:paraId="4F609E2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55B7E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A7DC94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69F7BE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B1F576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8A07DE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00B268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6D16BBF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CC16AF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68DC2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D3179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3DD28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55E512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3325AB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CF843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D0FE203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9C1085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E5B0FC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78B59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FDA0364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F339EC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6ACD5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554A8F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BE22F0C" w14:textId="77777777" w:rsidR="00914E26" w:rsidRPr="00460028" w:rsidRDefault="00914E26" w:rsidP="00914E26">
            <w:pPr>
              <w:pStyle w:val="Tabletext"/>
            </w:pPr>
          </w:p>
        </w:tc>
      </w:tr>
    </w:tbl>
    <w:p w14:paraId="1A5DF8DB" w14:textId="77777777" w:rsidR="00914E26" w:rsidRDefault="00914E26" w:rsidP="00D74AE1"/>
    <w:p w14:paraId="22209984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7AE1A05" w14:textId="77777777"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14:paraId="4D290D14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3AE79B3F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623B97B3" w14:textId="77777777"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14:paraId="2337A9BC" w14:textId="77777777"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97766D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64B216C2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1F1FEE97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2710CFB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4AFDE73D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14:paraId="099CF2BE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651925DC" w14:textId="77777777"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0CE43AA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540682F5" w14:textId="77777777"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14:paraId="18DAE5AC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20A9A3D8" w14:textId="77777777" w:rsidR="0078486B" w:rsidRDefault="002F265A" w:rsidP="00C9558A">
      <w:pPr>
        <w:pStyle w:val="ListofFigures"/>
      </w:pPr>
      <w:r>
        <w:t>List of Tables</w:t>
      </w:r>
    </w:p>
    <w:p w14:paraId="26FF5D54" w14:textId="77777777"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14:paraId="2DAC1A69" w14:textId="77777777"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14:paraId="3E7DFF24" w14:textId="77777777" w:rsidR="00B07717" w:rsidRPr="00161325" w:rsidRDefault="00B07717" w:rsidP="007D1805">
      <w:pPr>
        <w:pStyle w:val="TableofFigures"/>
      </w:pPr>
    </w:p>
    <w:p w14:paraId="02B1EF7C" w14:textId="77777777" w:rsidR="00790277" w:rsidRPr="00F77AC0" w:rsidRDefault="00790277" w:rsidP="003274DB">
      <w:pPr>
        <w:sectPr w:rsidR="00790277" w:rsidRPr="00F77AC0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7F3D0EA2" w14:textId="77777777" w:rsidR="004944C8" w:rsidRDefault="00ED4450" w:rsidP="00DE2814">
      <w:pPr>
        <w:pStyle w:val="Heading1"/>
      </w:pPr>
      <w:bookmarkStart w:id="5" w:name="_Toc465149313"/>
      <w:commentRangeStart w:id="6"/>
      <w:r>
        <w:lastRenderedPageBreak/>
        <w:t>INTRODUCTION</w:t>
      </w:r>
      <w:commentRangeEnd w:id="6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6"/>
      </w:r>
      <w:bookmarkEnd w:id="5"/>
    </w:p>
    <w:p w14:paraId="64674B99" w14:textId="77777777" w:rsidR="004944C8" w:rsidRDefault="004944C8" w:rsidP="004944C8">
      <w:pPr>
        <w:pStyle w:val="Heading1separatationline"/>
      </w:pPr>
    </w:p>
    <w:p w14:paraId="69CC08F7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technologies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(M</w:t>
      </w:r>
      <w:r>
        <w:rPr>
          <w:lang w:eastAsia="de-DE"/>
        </w:rPr>
        <w:t xml:space="preserve">AtoN), taking into account existing IALA guidance. </w:t>
      </w:r>
    </w:p>
    <w:p w14:paraId="5380EA82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7" w:name="_Toc449013352"/>
      <w:bookmarkStart w:id="8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7"/>
      <w:bookmarkEnd w:id="8"/>
    </w:p>
    <w:p w14:paraId="13B163F5" w14:textId="77777777"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MAtoN, which could be used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case by case scenario.</w:t>
      </w:r>
    </w:p>
    <w:p w14:paraId="1754629B" w14:textId="77777777"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14:paraId="1B579B6B" w14:textId="77777777"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14:paraId="0AF219D0" w14:textId="77777777"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9" w:name="_Toc449013353"/>
      <w:bookmarkStart w:id="10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9"/>
      <w:bookmarkEnd w:id="10"/>
    </w:p>
    <w:p w14:paraId="04D4EE0C" w14:textId="77777777"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r w:rsidR="00857D75">
        <w:rPr>
          <w:lang w:eastAsia="de-DE"/>
        </w:rPr>
        <w:t>M</w:t>
      </w:r>
      <w:r w:rsidRPr="00857D75">
        <w:rPr>
          <w:lang w:eastAsia="de-DE"/>
        </w:rPr>
        <w:t xml:space="preserve">AtoN, the following </w:t>
      </w:r>
      <w:r w:rsidR="00202E01">
        <w:rPr>
          <w:lang w:eastAsia="de-DE"/>
        </w:rPr>
        <w:t>MBS Marks could be used:</w:t>
      </w:r>
    </w:p>
    <w:p w14:paraId="77BCFFA6" w14:textId="77777777"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14:paraId="28A87379" w14:textId="77777777"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14:paraId="6162BFA6" w14:textId="77777777"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14:paraId="245F2337" w14:textId="77777777"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70D6BBA3" w14:textId="77777777"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1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1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22"/>
        <w:gridCol w:w="2764"/>
        <w:gridCol w:w="2344"/>
        <w:gridCol w:w="2203"/>
      </w:tblGrid>
      <w:tr w:rsidR="002C5B46" w:rsidRPr="003B4069" w14:paraId="0773C7AB" w14:textId="77777777" w:rsidTr="002C5B46">
        <w:tc>
          <w:tcPr>
            <w:tcW w:w="2377" w:type="dxa"/>
          </w:tcPr>
          <w:p w14:paraId="78E94111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14:paraId="277215E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14:paraId="5EBEE19C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14:paraId="5BE1FB5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14:paraId="2C7935AE" w14:textId="77777777" w:rsidTr="002C5B46">
        <w:tc>
          <w:tcPr>
            <w:tcW w:w="2377" w:type="dxa"/>
          </w:tcPr>
          <w:p w14:paraId="7FBFB226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14:paraId="7822637F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14:paraId="5A4FFD8A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14:paraId="49BE8175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14:paraId="7E68828A" w14:textId="77777777" w:rsidTr="002C5B46">
        <w:tc>
          <w:tcPr>
            <w:tcW w:w="2377" w:type="dxa"/>
          </w:tcPr>
          <w:p w14:paraId="410D155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14:paraId="2DF7E513" w14:textId="77777777"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14:paraId="1A1BCE2A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14:paraId="37C0E6F1" w14:textId="77777777"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14:paraId="0A64E3EB" w14:textId="77777777"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14:paraId="5B88648B" w14:textId="77777777"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14:paraId="1A860EDA" w14:textId="77777777"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14:paraId="23F47952" w14:textId="77777777"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14:paraId="74DEF423" w14:textId="77777777"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r w:rsidR="00845A44" w:rsidRPr="006A6E64">
        <w:rPr>
          <w:rFonts w:asciiTheme="majorHAnsi" w:eastAsia="Times New Roman" w:hAnsiTheme="majorHAnsi" w:cs="Arial"/>
          <w:lang w:val="en-IE"/>
        </w:rPr>
        <w:t xml:space="preserve">Racon </w:t>
      </w:r>
      <w:r w:rsidR="009A0C10" w:rsidRPr="006A6E64">
        <w:rPr>
          <w:rFonts w:asciiTheme="majorHAnsi" w:eastAsia="Times New Roman" w:hAnsiTheme="majorHAnsi" w:cs="Arial"/>
          <w:lang w:val="en-IE"/>
        </w:rPr>
        <w:t>coded morse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14:paraId="2848C925" w14:textId="77777777"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14:paraId="0B594F9C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14:paraId="7C4FCBDD" w14:textId="77777777"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5E30D2" w:rsidRPr="006A6E64">
        <w:rPr>
          <w:rFonts w:asciiTheme="majorHAnsi" w:eastAsia="Times New Roman" w:hAnsiTheme="majorHAnsi" w:cs="Arial"/>
          <w:lang w:val="en-IE"/>
        </w:rPr>
        <w:t xml:space="preserve">MAtoN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14:paraId="1C4CE655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14:paraId="4D2D06E5" w14:textId="77777777"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14:paraId="536E6BFD" w14:textId="77777777"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14:paraId="4E3198DC" w14:textId="77777777"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MAtoN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14:paraId="5FC2027E" w14:textId="77777777"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To reduce the risk of transporting or spreading invasive species which may be attached to the MAtoN, Internationally recognised anti-fouling coatings need to be applied.</w:t>
      </w:r>
    </w:p>
    <w:p w14:paraId="30E67C0F" w14:textId="77777777"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15320E97" w14:textId="02817BF6" w:rsidR="009F1370" w:rsidRPr="003B4069" w:rsidDel="00DE189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12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3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14:paraId="3C6660BE" w14:textId="2C5A6F65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4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5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14:paraId="3E9A211B" w14:textId="009FC900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6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7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14:paraId="39F4D89C" w14:textId="0761DA9B" w:rsidR="00260699" w:rsidRPr="003B4069" w:rsidDel="00DE189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18" w:author="jorge arroyo" w:date="2017-03-15T15:15:00Z"/>
          <w:rFonts w:asciiTheme="majorHAnsi" w:eastAsia="Times New Roman" w:hAnsiTheme="majorHAnsi" w:cs="Arial"/>
          <w:highlight w:val="cyan"/>
          <w:lang w:val="en-IE"/>
        </w:rPr>
      </w:pPr>
      <w:del w:id="19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14:paraId="01269D4F" w14:textId="37DC2BCB"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del w:id="20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 xml:space="preserve">(to be included in Symbology and Portrayal </w:delText>
        </w:r>
        <w:commentRangeStart w:id="21"/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documents</w:delText>
        </w:r>
      </w:del>
      <w:commentRangeEnd w:id="21"/>
      <w:r w:rsidR="00DE1895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21"/>
      </w:r>
      <w:del w:id="22" w:author="jorge arroyo" w:date="2017-03-15T15:15:00Z">
        <w:r w:rsidRPr="003B4069" w:rsidDel="00DE1895">
          <w:rPr>
            <w:rFonts w:asciiTheme="majorHAnsi" w:eastAsia="Times New Roman" w:hAnsiTheme="majorHAnsi" w:cs="Arial"/>
            <w:highlight w:val="cyan"/>
            <w:lang w:val="en-IE"/>
          </w:rPr>
          <w:delText>)</w:delText>
        </w:r>
      </w:del>
    </w:p>
    <w:p w14:paraId="416DA1DC" w14:textId="77777777"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23" w:name="_Toc449013354"/>
      <w:bookmarkStart w:id="24" w:name="_Toc465149316"/>
      <w:r w:rsidRPr="007507EF">
        <w:rPr>
          <w:lang w:val="en-IE"/>
        </w:rPr>
        <w:lastRenderedPageBreak/>
        <w:t xml:space="preserve">Virtual </w:t>
      </w:r>
      <w:bookmarkEnd w:id="23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24"/>
    </w:p>
    <w:p w14:paraId="25E75DAD" w14:textId="77777777" w:rsidR="009F1370" w:rsidRPr="00DE1895" w:rsidRDefault="009F1370" w:rsidP="00CF56CC">
      <w:pPr>
        <w:pStyle w:val="BodyText"/>
        <w:ind w:firstLine="576"/>
        <w:rPr>
          <w:rFonts w:asciiTheme="majorHAnsi" w:hAnsiTheme="majorHAnsi" w:cstheme="majorHAnsi"/>
          <w:lang w:eastAsia="de-DE"/>
        </w:rPr>
      </w:pPr>
      <w:r w:rsidRPr="00DE1895">
        <w:rPr>
          <w:rFonts w:asciiTheme="majorHAnsi" w:hAnsiTheme="majorHAnsi" w:cstheme="majorHAnsi"/>
          <w:lang w:eastAsia="de-DE"/>
        </w:rPr>
        <w:t>When using virtual marks, the following should be considered:</w:t>
      </w:r>
    </w:p>
    <w:p w14:paraId="3801723E" w14:textId="77777777" w:rsidR="009F1370" w:rsidRPr="00DE1895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To be used, when absolutely required</w:t>
      </w:r>
      <w:r w:rsidR="002C5B46" w:rsidRPr="00DE1895">
        <w:rPr>
          <w:rFonts w:asciiTheme="majorHAnsi" w:eastAsia="Times New Roman" w:hAnsiTheme="majorHAnsi" w:cstheme="majorHAnsi"/>
          <w:lang w:val="en-IE"/>
        </w:rPr>
        <w:t xml:space="preserve"> </w:t>
      </w:r>
      <w:r w:rsidRPr="00DE1895">
        <w:rPr>
          <w:rFonts w:asciiTheme="majorHAnsi" w:eastAsia="Times New Roman" w:hAnsiTheme="majorHAnsi" w:cstheme="majorHAnsi"/>
          <w:lang w:val="en-IE"/>
        </w:rPr>
        <w:t>– restricted use – Ap</w:t>
      </w:r>
      <w:r w:rsidR="001B0C1D" w:rsidRPr="00DE1895">
        <w:rPr>
          <w:rFonts w:asciiTheme="majorHAnsi" w:eastAsia="Times New Roman" w:hAnsiTheme="majorHAnsi" w:cstheme="majorHAnsi"/>
          <w:lang w:val="en-IE"/>
        </w:rPr>
        <w:t>proved by a competent authority</w:t>
      </w:r>
    </w:p>
    <w:p w14:paraId="2A887770" w14:textId="77777777" w:rsidR="009F1370" w:rsidRPr="00DE1895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The time constrains for the deployment of a Virtual</w:t>
      </w:r>
      <w:r w:rsidR="009F1370" w:rsidRPr="00DE1895">
        <w:rPr>
          <w:rFonts w:asciiTheme="majorHAnsi" w:eastAsia="Times New Roman" w:hAnsiTheme="majorHAnsi" w:cstheme="majorHAnsi"/>
          <w:lang w:val="en-IE"/>
        </w:rPr>
        <w:t xml:space="preserve"> AtoN </w:t>
      </w:r>
    </w:p>
    <w:p w14:paraId="505ABF08" w14:textId="77777777" w:rsidR="002B4D0D" w:rsidRPr="00DE1895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Limitation of VHF coverage (extended VHF coverage utilizing deployable devices can be considered);</w:t>
      </w:r>
    </w:p>
    <w:p w14:paraId="445F6A5A" w14:textId="6459EBD1" w:rsidR="009F1370" w:rsidRPr="00DE189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>S</w:t>
      </w:r>
      <w:r w:rsidR="009F1370" w:rsidRPr="00DE1895">
        <w:rPr>
          <w:rFonts w:asciiTheme="majorHAnsi" w:eastAsia="Times New Roman" w:hAnsiTheme="majorHAnsi" w:cstheme="majorHAnsi"/>
          <w:lang w:val="en-IE"/>
        </w:rPr>
        <w:t xml:space="preserve">uitability for the marking of oil slicks in conjunction with existing </w:t>
      </w:r>
      <w:del w:id="25" w:author="jorge arroyo" w:date="2017-03-15T15:21:00Z">
        <w:r w:rsidR="009F1370" w:rsidRPr="00DE1895" w:rsidDel="00DE1895">
          <w:rPr>
            <w:rFonts w:asciiTheme="majorHAnsi" w:eastAsia="Times New Roman" w:hAnsiTheme="majorHAnsi" w:cstheme="majorHAnsi"/>
            <w:lang w:val="en-IE"/>
          </w:rPr>
          <w:delText xml:space="preserve">satellite </w:delText>
        </w:r>
      </w:del>
      <w:r w:rsidR="009F1370" w:rsidRPr="00DE1895">
        <w:rPr>
          <w:rFonts w:asciiTheme="majorHAnsi" w:eastAsia="Times New Roman" w:hAnsiTheme="majorHAnsi" w:cstheme="majorHAnsi"/>
          <w:lang w:val="en-IE"/>
        </w:rPr>
        <w:t>monitoring</w:t>
      </w:r>
      <w:r w:rsidRPr="00DE1895">
        <w:rPr>
          <w:rFonts w:asciiTheme="majorHAnsi" w:eastAsia="Times New Roman" w:hAnsiTheme="majorHAnsi" w:cstheme="majorHAnsi"/>
          <w:lang w:val="en-IE"/>
        </w:rPr>
        <w:t xml:space="preserve"> s</w:t>
      </w:r>
      <w:r w:rsidR="009F1370" w:rsidRPr="00DE1895">
        <w:rPr>
          <w:rFonts w:asciiTheme="majorHAnsi" w:eastAsia="Times New Roman" w:hAnsiTheme="majorHAnsi" w:cstheme="majorHAnsi"/>
          <w:lang w:val="en-IE"/>
        </w:rPr>
        <w:t>ystems</w:t>
      </w:r>
      <w:ins w:id="26" w:author="jorge arroyo" w:date="2017-03-15T15:21:00Z">
        <w:r w:rsidR="00DE1895" w:rsidRPr="00DE1895">
          <w:rPr>
            <w:rFonts w:asciiTheme="majorHAnsi" w:eastAsia="Times New Roman" w:hAnsiTheme="majorHAnsi" w:cstheme="majorHAnsi"/>
            <w:lang w:val="en-IE"/>
          </w:rPr>
          <w:t xml:space="preserve"> </w:t>
        </w:r>
        <w:r w:rsidR="00DE1895">
          <w:rPr>
            <w:rFonts w:asciiTheme="majorHAnsi" w:eastAsia="Times New Roman" w:hAnsiTheme="majorHAnsi" w:cstheme="majorHAnsi"/>
            <w:lang w:val="en-IE"/>
          </w:rPr>
          <w:t xml:space="preserve">(e.g. </w:t>
        </w:r>
        <w:r w:rsidR="00DE1895" w:rsidRPr="00DE1895">
          <w:rPr>
            <w:rFonts w:asciiTheme="majorHAnsi" w:eastAsia="Times New Roman" w:hAnsiTheme="majorHAnsi" w:cstheme="majorHAnsi"/>
            <w:lang w:val="en-IE"/>
          </w:rPr>
          <w:t>satellite</w:t>
        </w:r>
        <w:r w:rsidR="00DE1895">
          <w:rPr>
            <w:rFonts w:asciiTheme="majorHAnsi" w:eastAsia="Times New Roman" w:hAnsiTheme="majorHAnsi" w:cstheme="majorHAnsi"/>
            <w:lang w:val="en-IE"/>
          </w:rPr>
          <w:t>, aircraft)</w:t>
        </w:r>
      </w:ins>
      <w:r w:rsidR="009F1370" w:rsidRPr="00DE1895">
        <w:rPr>
          <w:rFonts w:asciiTheme="majorHAnsi" w:eastAsia="Times New Roman" w:hAnsiTheme="majorHAnsi" w:cstheme="majorHAnsi"/>
          <w:lang w:val="en-IE"/>
        </w:rPr>
        <w:t>;</w:t>
      </w:r>
    </w:p>
    <w:p w14:paraId="1B7FCD5F" w14:textId="21F1EABE" w:rsidR="002B4D0D" w:rsidRPr="00DE1895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theme="majorHAnsi"/>
          <w:lang w:val="en-IE"/>
        </w:rPr>
      </w:pPr>
      <w:r w:rsidRPr="00DE1895">
        <w:rPr>
          <w:rFonts w:asciiTheme="majorHAnsi" w:eastAsia="Times New Roman" w:hAnsiTheme="majorHAnsi" w:cstheme="majorHAnsi"/>
          <w:lang w:val="en-IE"/>
        </w:rPr>
        <w:t xml:space="preserve">The </w:t>
      </w:r>
      <w:ins w:id="27" w:author="jorge arroyo" w:date="2017-03-15T15:23:00Z">
        <w:r w:rsidR="00C83671">
          <w:rPr>
            <w:rFonts w:asciiTheme="majorHAnsi" w:eastAsia="Times New Roman" w:hAnsiTheme="majorHAnsi" w:cstheme="majorHAnsi"/>
            <w:lang w:val="en-IE"/>
          </w:rPr>
          <w:t xml:space="preserve">accuracy </w:t>
        </w:r>
        <w:r w:rsidR="00CF56CC">
          <w:rPr>
            <w:rFonts w:asciiTheme="majorHAnsi" w:eastAsia="Times New Roman" w:hAnsiTheme="majorHAnsi" w:cstheme="majorHAnsi"/>
            <w:lang w:val="en-IE"/>
          </w:rPr>
          <w:t xml:space="preserve">and </w:t>
        </w:r>
      </w:ins>
      <w:r w:rsidRPr="00DE1895">
        <w:rPr>
          <w:rFonts w:asciiTheme="majorHAnsi" w:eastAsia="Times New Roman" w:hAnsiTheme="majorHAnsi" w:cstheme="majorHAnsi"/>
          <w:lang w:val="en-IE"/>
        </w:rPr>
        <w:t xml:space="preserve">integrity between the required position and that of the virtual </w:t>
      </w:r>
      <w:del w:id="28" w:author="jorge arroyo" w:date="2017-03-15T15:17:00Z">
        <w:r w:rsidRPr="00DE1895" w:rsidDel="00DE1895">
          <w:rPr>
            <w:rFonts w:asciiTheme="majorHAnsi" w:eastAsia="Times New Roman" w:hAnsiTheme="majorHAnsi" w:cstheme="majorHAnsi"/>
            <w:lang w:val="en-IE"/>
          </w:rPr>
          <w:delText xml:space="preserve">mobile </w:delText>
        </w:r>
      </w:del>
      <w:ins w:id="29" w:author="jorge arroyo" w:date="2017-03-15T15:17:00Z">
        <w:r w:rsidR="00DE1895">
          <w:rPr>
            <w:rFonts w:asciiTheme="majorHAnsi" w:eastAsia="Times New Roman" w:hAnsiTheme="majorHAnsi" w:cstheme="majorHAnsi"/>
            <w:lang w:val="en-IE"/>
          </w:rPr>
          <w:t>M</w:t>
        </w:r>
      </w:ins>
      <w:r w:rsidRPr="00DE1895">
        <w:rPr>
          <w:rFonts w:asciiTheme="majorHAnsi" w:eastAsia="Times New Roman" w:hAnsiTheme="majorHAnsi" w:cstheme="majorHAnsi"/>
          <w:lang w:val="en-IE"/>
        </w:rPr>
        <w:t>AtoN needs to be update as required.</w:t>
      </w:r>
    </w:p>
    <w:p w14:paraId="10F684B7" w14:textId="77777777"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14:paraId="5C4E13BB" w14:textId="77777777"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14:paraId="3A57D010" w14:textId="542711B4" w:rsidR="009F1370" w:rsidRPr="003B4069" w:rsidDel="00CF56CC" w:rsidRDefault="009F1370" w:rsidP="009F1370">
      <w:pPr>
        <w:pStyle w:val="ListParagraph"/>
        <w:autoSpaceDE w:val="0"/>
        <w:autoSpaceDN w:val="0"/>
        <w:adjustRightInd w:val="0"/>
        <w:rPr>
          <w:del w:id="30" w:author="jorge arroyo" w:date="2017-03-15T15:23:00Z"/>
          <w:rFonts w:eastAsia="Times New Roman" w:cs="Arial"/>
          <w:highlight w:val="cyan"/>
          <w:lang w:val="en-IE"/>
        </w:rPr>
      </w:pPr>
      <w:del w:id="31" w:author="jorge arroyo" w:date="2017-03-15T15:23:00Z">
        <w:r w:rsidRPr="00857D75" w:rsidDel="00CF56CC">
          <w:rPr>
            <w:rFonts w:eastAsia="Times New Roman" w:cs="Arial"/>
            <w:lang w:val="en-IE"/>
          </w:rPr>
          <w:delText xml:space="preserve"> 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>(Proposal)</w:delText>
        </w:r>
      </w:del>
    </w:p>
    <w:p w14:paraId="55D5DB90" w14:textId="44D50957" w:rsidR="001B0C1D" w:rsidRPr="003B4069" w:rsidDel="00CF56CC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32" w:author="jorge arroyo" w:date="2017-03-15T15:23:00Z"/>
          <w:rFonts w:eastAsia="Times New Roman" w:cs="Arial"/>
          <w:highlight w:val="cyan"/>
          <w:lang w:val="en-IE"/>
        </w:rPr>
      </w:pPr>
      <w:del w:id="33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CF56CC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CF56CC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CF56CC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14:paraId="085516C8" w14:textId="2363F045" w:rsidR="003B4069" w:rsidRPr="00E5394B" w:rsidDel="00CF56CC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34" w:author="jorge arroyo" w:date="2017-03-15T15:23:00Z"/>
          <w:rFonts w:eastAsia="Times New Roman" w:cs="Arial"/>
          <w:lang w:val="en-IE"/>
        </w:rPr>
      </w:pPr>
      <w:del w:id="35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(To be included in ENAV-</w:delText>
        </w:r>
        <w:commentRangeStart w:id="36"/>
        <w:r w:rsidRPr="003B4069" w:rsidDel="00CF56CC">
          <w:rPr>
            <w:rFonts w:eastAsia="Times New Roman" w:cs="Arial"/>
            <w:highlight w:val="cyan"/>
            <w:lang w:val="en-IE"/>
          </w:rPr>
          <w:delText>Recommendation</w:delText>
        </w:r>
      </w:del>
      <w:commentRangeEnd w:id="36"/>
      <w:r w:rsidR="00CF56CC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36"/>
      </w:r>
      <w:del w:id="37" w:author="jorge arroyo" w:date="2017-03-15T15:23:00Z">
        <w:r w:rsidRPr="003B4069" w:rsidDel="00CF56CC">
          <w:rPr>
            <w:rFonts w:eastAsia="Times New Roman" w:cs="Arial"/>
            <w:highlight w:val="cyan"/>
            <w:lang w:val="en-IE"/>
          </w:rPr>
          <w:delText>);</w:delText>
        </w:r>
        <w:r w:rsidRPr="00E5394B" w:rsidDel="00CF56CC">
          <w:rPr>
            <w:rFonts w:eastAsia="Times New Roman" w:cs="Arial"/>
            <w:lang w:val="en-IE"/>
          </w:rPr>
          <w:delText xml:space="preserve"> </w:delText>
        </w:r>
      </w:del>
    </w:p>
    <w:p w14:paraId="4357A69C" w14:textId="77777777"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149F921B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38" w:name="_Toc449013356"/>
      <w:bookmarkStart w:id="39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38"/>
      <w:bookmarkEnd w:id="39"/>
    </w:p>
    <w:p w14:paraId="48B4CAB5" w14:textId="77777777"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40" w:name="_Toc449013357"/>
      <w:bookmarkStart w:id="41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40"/>
      <w:bookmarkEnd w:id="41"/>
    </w:p>
    <w:p w14:paraId="5AD164BC" w14:textId="51C3162E"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>Physical M</w:t>
      </w:r>
      <w:r w:rsidR="00845A44" w:rsidRPr="00E3798E">
        <w:rPr>
          <w:lang w:eastAsia="de-DE"/>
        </w:rPr>
        <w:t>AtoN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42" w:author="jorge arroyo" w:date="2017-03-15T15:25:00Z">
        <w:r w:rsidR="00CF56CC">
          <w:rPr>
            <w:lang w:eastAsia="de-DE"/>
          </w:rPr>
          <w:t>i.</w:t>
        </w:r>
      </w:ins>
      <w:r w:rsidR="00E3798E" w:rsidRPr="00E3798E">
        <w:rPr>
          <w:lang w:eastAsia="de-DE"/>
        </w:rPr>
        <w:t>e</w:t>
      </w:r>
      <w:del w:id="43" w:author="jorge arroyo" w:date="2017-03-15T15:25:00Z">
        <w:r w:rsidR="00E3798E" w:rsidRPr="00E3798E" w:rsidDel="00CF56CC">
          <w:rPr>
            <w:lang w:eastAsia="de-DE"/>
          </w:rPr>
          <w:delText>g</w:delText>
        </w:r>
      </w:del>
      <w:r w:rsidR="00E3798E" w:rsidRPr="00E3798E">
        <w:rPr>
          <w:lang w:eastAsia="de-DE"/>
        </w:rPr>
        <w:t>.</w:t>
      </w:r>
      <w:ins w:id="44" w:author="jorge arroyo" w:date="2017-03-15T15:24:00Z">
        <w:r w:rsidR="00CF56CC">
          <w:rPr>
            <w:lang w:eastAsia="de-DE"/>
          </w:rPr>
          <w:t xml:space="preserve"> datum markers</w:t>
        </w:r>
      </w:ins>
      <w:ins w:id="45" w:author="jorge arroyo" w:date="2017-03-15T15:25:00Z">
        <w:r w:rsidR="00CF56CC">
          <w:rPr>
            <w:lang w:eastAsia="de-DE"/>
          </w:rPr>
          <w:t xml:space="preserve"> for SAR, </w:t>
        </w:r>
      </w:ins>
      <w:ins w:id="46" w:author="jorge arroyo" w:date="2017-03-15T15:26:00Z">
        <w:r w:rsidR="00CF56CC">
          <w:rPr>
            <w:lang w:eastAsia="de-DE"/>
          </w:rPr>
          <w:t xml:space="preserve">ice floes or bergs, </w:t>
        </w:r>
      </w:ins>
      <w:del w:id="47" w:author="jorge arroyo" w:date="2017-03-15T15:25:00Z">
        <w:r w:rsidR="00845A44" w:rsidRPr="00E3798E" w:rsidDel="00CF56CC">
          <w:rPr>
            <w:lang w:eastAsia="de-DE"/>
          </w:rPr>
          <w:delText>O</w:delText>
        </w:r>
      </w:del>
      <w:ins w:id="48" w:author="jorge arroyo" w:date="2017-03-15T15:25:00Z">
        <w:r w:rsidR="00CF56CC">
          <w:rPr>
            <w:lang w:eastAsia="de-DE"/>
          </w:rPr>
          <w:t>o</w:t>
        </w:r>
      </w:ins>
      <w:r w:rsidR="00845A44" w:rsidRPr="00E3798E">
        <w:rPr>
          <w:lang w:eastAsia="de-DE"/>
        </w:rPr>
        <w:t>il slick</w:t>
      </w:r>
      <w:ins w:id="49" w:author="jorge arroyo" w:date="2017-03-15T15:26:00Z">
        <w:r w:rsidR="00CF56CC">
          <w:rPr>
            <w:lang w:eastAsia="de-DE"/>
          </w:rPr>
          <w:t xml:space="preserve">s or </w:t>
        </w:r>
      </w:ins>
      <w:del w:id="50" w:author="jorge arroyo" w:date="2017-03-15T15:25:00Z">
        <w:r w:rsidR="00845A44" w:rsidRPr="00E3798E" w:rsidDel="00CF56CC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ins w:id="51" w:author="jorge arroyo" w:date="2017-03-15T15:25:00Z">
        <w:r w:rsidR="00CF56CC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14:paraId="2E12581D" w14:textId="77777777"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52" w:name="_Toc449013358"/>
      <w:bookmarkStart w:id="53" w:name="_Toc465149319"/>
      <w:r>
        <w:t>Promulgation</w:t>
      </w:r>
      <w:bookmarkEnd w:id="52"/>
      <w:bookmarkEnd w:id="53"/>
    </w:p>
    <w:p w14:paraId="10CB25E2" w14:textId="41818DA6" w:rsidR="00845A44" w:rsidRPr="00271923" w:rsidRDefault="00845A44" w:rsidP="00271923">
      <w:pPr>
        <w:pStyle w:val="BodyText"/>
        <w:rPr>
          <w:lang w:eastAsia="de-DE"/>
        </w:rPr>
      </w:pPr>
      <w:bookmarkStart w:id="54" w:name="_Toc449013359"/>
      <w:r w:rsidRPr="00271923">
        <w:rPr>
          <w:lang w:eastAsia="de-DE"/>
        </w:rPr>
        <w:t xml:space="preserve">The affected </w:t>
      </w:r>
      <w:commentRangeStart w:id="55"/>
      <w:del w:id="56" w:author="jorge arroyo" w:date="2017-03-15T15:31:00Z">
        <w:r w:rsidRPr="00271923" w:rsidDel="00CF56CC">
          <w:rPr>
            <w:lang w:eastAsia="de-DE"/>
          </w:rPr>
          <w:delText>State</w:delText>
        </w:r>
      </w:del>
      <w:ins w:id="57" w:author="jorge arroyo" w:date="2017-03-15T15:31:00Z">
        <w:r w:rsidR="00CF56CC">
          <w:rPr>
            <w:lang w:eastAsia="de-DE"/>
          </w:rPr>
          <w:t>Authorities</w:t>
        </w:r>
      </w:ins>
      <w:commentRangeEnd w:id="55"/>
      <w:ins w:id="58" w:author="jorge arroyo" w:date="2017-03-16T11:51:00Z">
        <w:r w:rsidR="00C83671">
          <w:rPr>
            <w:rStyle w:val="CommentReference"/>
          </w:rPr>
          <w:commentReference w:id="55"/>
        </w:r>
      </w:ins>
      <w:ins w:id="59" w:author="jorge arroyo" w:date="2017-03-15T15:28:00Z">
        <w:r w:rsidR="00CF56CC">
          <w:rPr>
            <w:lang w:eastAsia="de-DE"/>
          </w:rPr>
          <w:t xml:space="preserve">, similar to AtoN, </w:t>
        </w:r>
      </w:ins>
      <w:r w:rsidRPr="00271923">
        <w:rPr>
          <w:lang w:eastAsia="de-DE"/>
        </w:rPr>
        <w:t xml:space="preserve">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MAtoN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54"/>
      <w:r w:rsidR="00D42FB9">
        <w:rPr>
          <w:lang w:eastAsia="de-DE"/>
        </w:rPr>
        <w:t xml:space="preserve">methods of </w:t>
      </w:r>
      <w:ins w:id="60" w:author="jorge arroyo" w:date="2017-03-15T15:29:00Z">
        <w:r w:rsidR="00CF56CC">
          <w:rPr>
            <w:lang w:eastAsia="de-DE"/>
          </w:rPr>
          <w:t xml:space="preserve">promulgating </w:t>
        </w:r>
      </w:ins>
      <w:r w:rsidR="00D42FB9">
        <w:rPr>
          <w:lang w:eastAsia="de-DE"/>
        </w:rPr>
        <w:t>M</w:t>
      </w:r>
      <w:ins w:id="61" w:author="jorge arroyo" w:date="2017-03-15T15:27:00Z">
        <w:r w:rsidR="00CF56CC">
          <w:rPr>
            <w:lang w:eastAsia="de-DE"/>
          </w:rPr>
          <w:t>ari</w:t>
        </w:r>
      </w:ins>
      <w:ins w:id="62" w:author="jorge arroyo" w:date="2017-03-15T15:28:00Z">
        <w:r w:rsidR="00CF56CC">
          <w:rPr>
            <w:lang w:eastAsia="de-DE"/>
          </w:rPr>
          <w:t>time</w:t>
        </w:r>
      </w:ins>
      <w:ins w:id="63" w:author="jorge arroyo" w:date="2017-03-15T15:27:00Z">
        <w:r w:rsidR="00CF56CC">
          <w:rPr>
            <w:lang w:eastAsia="de-DE"/>
          </w:rPr>
          <w:t xml:space="preserve"> Safety Information (M</w:t>
        </w:r>
      </w:ins>
      <w:r w:rsidR="00D42FB9">
        <w:rPr>
          <w:lang w:eastAsia="de-DE"/>
        </w:rPr>
        <w:t>SI</w:t>
      </w:r>
      <w:ins w:id="64" w:author="jorge arroyo" w:date="2017-03-15T15:27:00Z">
        <w:r w:rsidR="00CF56CC">
          <w:rPr>
            <w:lang w:eastAsia="de-DE"/>
          </w:rPr>
          <w:t>)</w:t>
        </w:r>
      </w:ins>
      <w:del w:id="65" w:author="jorge arroyo" w:date="2017-03-15T15:29:00Z">
        <w:r w:rsidR="00D42FB9" w:rsidDel="00CF56CC">
          <w:rPr>
            <w:lang w:eastAsia="de-DE"/>
          </w:rPr>
          <w:delText xml:space="preserve"> broadcasting</w:delText>
        </w:r>
      </w:del>
      <w:r w:rsidR="00D42FB9">
        <w:rPr>
          <w:lang w:eastAsia="de-DE"/>
        </w:rPr>
        <w:t>.</w:t>
      </w:r>
    </w:p>
    <w:p w14:paraId="5C78FE4E" w14:textId="77777777"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6" w:name="_Toc216489709"/>
      <w:bookmarkStart w:id="67" w:name="_Toc449013361"/>
      <w:bookmarkStart w:id="68" w:name="_Toc465149320"/>
      <w:r w:rsidRPr="00993B7D">
        <w:t>Monitoring and reporting</w:t>
      </w:r>
      <w:bookmarkEnd w:id="66"/>
      <w:bookmarkEnd w:id="67"/>
      <w:bookmarkEnd w:id="68"/>
    </w:p>
    <w:p w14:paraId="28C0E0D0" w14:textId="77777777"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69" w:name="_Toc449013364"/>
      <w:bookmarkStart w:id="70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69"/>
      <w:bookmarkEnd w:id="70"/>
    </w:p>
    <w:p w14:paraId="0A7D4350" w14:textId="19770FCD" w:rsidR="00943A8F" w:rsidRDefault="00943A8F" w:rsidP="00943A8F">
      <w:pPr>
        <w:pStyle w:val="BodyText"/>
        <w:jc w:val="both"/>
      </w:pPr>
      <w:r>
        <w:t xml:space="preserve">The </w:t>
      </w:r>
      <w:del w:id="71" w:author="jorge arroyo" w:date="2017-03-15T15:29:00Z">
        <w:r w:rsidDel="00CF56CC">
          <w:delText xml:space="preserve">broadcast </w:delText>
        </w:r>
      </w:del>
      <w:ins w:id="72" w:author="jorge arroyo" w:date="2017-03-15T15:29:00Z">
        <w:r w:rsidR="00CF56CC">
          <w:t xml:space="preserve">promulgation </w:t>
        </w:r>
      </w:ins>
      <w:r>
        <w:t>of M</w:t>
      </w:r>
      <w:ins w:id="73" w:author="jorge arroyo" w:date="2017-03-15T15:28:00Z">
        <w:r w:rsidR="00CF56CC">
          <w:t xml:space="preserve">SI </w:t>
        </w:r>
      </w:ins>
      <w:del w:id="74" w:author="jorge arroyo" w:date="2017-03-15T15:28:00Z">
        <w:r w:rsidDel="00CF56CC">
          <w:delText>a</w:delText>
        </w:r>
      </w:del>
      <w:del w:id="75" w:author="jorge arroyo" w:date="2017-03-15T15:29:00Z">
        <w:r w:rsidDel="00CF56CC">
          <w:delText>ritime Safety Information</w:delText>
        </w:r>
      </w:del>
      <w:r>
        <w:t xml:space="preserve"> is considered fundamental in the use &amp; reporting of MAtoN and is not superseded by the marking of the drifting wrecks. </w:t>
      </w:r>
      <w:del w:id="76" w:author="jorge arroyo" w:date="2017-03-15T15:30:00Z">
        <w:r w:rsidDel="00CF56CC">
          <w:delText>It is vital the link between MAtoN &amp; Maritime Safety Information reporting is carried out.</w:delText>
        </w:r>
      </w:del>
    </w:p>
    <w:p w14:paraId="028C0CF0" w14:textId="1709DE9D" w:rsidR="00845A44" w:rsidDel="00DC2E65" w:rsidRDefault="00845A44" w:rsidP="00845A44">
      <w:pPr>
        <w:pStyle w:val="BodyText"/>
        <w:rPr>
          <w:del w:id="77" w:author="jorge arroyo" w:date="2017-03-15T15:38:00Z"/>
        </w:rPr>
      </w:pPr>
      <w:del w:id="78" w:author="jorge arroyo" w:date="2017-03-15T15:31:00Z">
        <w:r w:rsidDel="00CF56CC">
          <w:rPr>
            <w:lang w:eastAsia="de-DE"/>
          </w:rPr>
          <w:delText>Coastal state a</w:delText>
        </w:r>
      </w:del>
      <w:del w:id="79" w:author="jorge arroyo" w:date="2017-03-15T15:38:00Z">
        <w:r w:rsidDel="00DC2E65">
          <w:rPr>
            <w:lang w:eastAsia="de-DE"/>
          </w:rPr>
          <w:delText xml:space="preserve">uthorities </w:delText>
        </w:r>
        <w:r w:rsidDel="00DC2E65">
          <w:delText>need to take special care with position monitoring and position integrity, as it pertains to drifting hazards and obstructions, especially when marking them</w:delText>
        </w:r>
        <w:r w:rsidR="00D42FB9" w:rsidDel="00DC2E65">
          <w:delText xml:space="preserve"> with a virtual M</w:delText>
        </w:r>
        <w:r w:rsidDel="00DC2E65">
          <w:delText xml:space="preserve">AtoN. </w:delText>
        </w:r>
      </w:del>
    </w:p>
    <w:p w14:paraId="51D9017E" w14:textId="129C0229"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80" w:name="_Toc306710224"/>
      <w:bookmarkStart w:id="81" w:name="_Toc306710371"/>
      <w:bookmarkStart w:id="82" w:name="_Toc449013362"/>
      <w:bookmarkStart w:id="83" w:name="_Toc465149321"/>
      <w:r>
        <w:t>M</w:t>
      </w:r>
      <w:r w:rsidR="00845A44" w:rsidRPr="00993B7D">
        <w:t>onitoring</w:t>
      </w:r>
      <w:bookmarkEnd w:id="80"/>
      <w:bookmarkEnd w:id="81"/>
      <w:bookmarkEnd w:id="82"/>
      <w:bookmarkEnd w:id="83"/>
    </w:p>
    <w:p w14:paraId="0D1B225C" w14:textId="4D78FA58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42FB9">
        <w:t>M</w:t>
      </w:r>
      <w:r>
        <w:t>AtoN</w:t>
      </w:r>
      <w:r>
        <w:rPr>
          <w:lang w:eastAsia="de-DE"/>
        </w:rPr>
        <w:t xml:space="preserve"> </w:t>
      </w:r>
      <w:del w:id="84" w:author="jorge arroyo" w:date="2017-03-15T15:40:00Z">
        <w:r w:rsidDel="00DC2E65">
          <w:rPr>
            <w:lang w:eastAsia="de-DE"/>
          </w:rPr>
          <w:delText xml:space="preserve">could </w:delText>
        </w:r>
      </w:del>
      <w:ins w:id="85" w:author="jorge arroyo" w:date="2017-03-15T15:40:00Z">
        <w:r w:rsidR="00DC2E65">
          <w:rPr>
            <w:lang w:eastAsia="de-DE"/>
          </w:rPr>
          <w:t xml:space="preserve">should </w:t>
        </w:r>
      </w:ins>
      <w:r>
        <w:rPr>
          <w:lang w:eastAsia="de-DE"/>
        </w:rPr>
        <w:t>be monitored by:</w:t>
      </w:r>
    </w:p>
    <w:p w14:paraId="5CE5B496" w14:textId="77777777" w:rsidR="00EC752A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86" w:author="jorge arroyo" w:date="2017-03-15T15:42:00Z"/>
        </w:rPr>
      </w:pPr>
      <w:ins w:id="87" w:author="jorge arroyo" w:date="2017-03-15T15:42:00Z">
        <w:r>
          <w:t>Physical inspection</w:t>
        </w:r>
      </w:ins>
    </w:p>
    <w:p w14:paraId="6501D6E5" w14:textId="44584186" w:rsidR="00845A44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88" w:author="jorge arroyo" w:date="2017-03-15T15:42:00Z">
        <w:r>
          <w:t xml:space="preserve">Radio reception (i.e. radar, </w:t>
        </w:r>
      </w:ins>
      <w:del w:id="89" w:author="jorge arroyo" w:date="2017-03-15T15:40:00Z">
        <w:r w:rsidR="00D42FB9" w:rsidDel="00DC2E65">
          <w:delText>T</w:delText>
        </w:r>
        <w:r w:rsidR="00845A44" w:rsidDel="00DC2E65">
          <w:delText>he Coastal State</w:delText>
        </w:r>
      </w:del>
      <w:del w:id="90" w:author="jorge arroyo" w:date="2017-03-15T15:42:00Z">
        <w:r w:rsidR="00845A44" w:rsidDel="00EC752A">
          <w:delText xml:space="preserve"> within </w:delText>
        </w:r>
      </w:del>
      <w:del w:id="91" w:author="jorge arroyo" w:date="2017-03-15T15:40:00Z">
        <w:r w:rsidR="00845A44" w:rsidDel="00DC2E65">
          <w:delText xml:space="preserve">its </w:delText>
        </w:r>
      </w:del>
      <w:del w:id="92" w:author="jorge arroyo" w:date="2017-03-15T15:41:00Z">
        <w:r w:rsidR="00845A44" w:rsidDel="00DC2E65">
          <w:delText xml:space="preserve">VHF </w:delText>
        </w:r>
      </w:del>
      <w:del w:id="93" w:author="jorge arroyo" w:date="2017-03-15T15:42:00Z">
        <w:r w:rsidR="00845A44" w:rsidDel="00EC752A">
          <w:delText xml:space="preserve">coverage (especially </w:delText>
        </w:r>
      </w:del>
      <w:del w:id="94" w:author="jorge arroyo" w:date="2017-03-15T15:43:00Z">
        <w:r w:rsidR="00845A44" w:rsidDel="00EC752A">
          <w:delText xml:space="preserve">if using </w:delText>
        </w:r>
      </w:del>
      <w:r w:rsidR="00845A44">
        <w:t>AIS);</w:t>
      </w:r>
    </w:p>
    <w:p w14:paraId="129E073B" w14:textId="3F91B619"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Assets in the vicinity of the M</w:t>
      </w:r>
      <w:r w:rsidR="00845A44">
        <w:t xml:space="preserve">AtoN, especially </w:t>
      </w:r>
      <w:del w:id="95" w:author="jorge arroyo" w:date="2017-03-15T15:43:00Z">
        <w:r w:rsidR="00845A44" w:rsidDel="00EC752A">
          <w:delText xml:space="preserve">when </w:delText>
        </w:r>
      </w:del>
      <w:ins w:id="96" w:author="jorge arroyo" w:date="2017-03-15T15:43:00Z">
        <w:r w:rsidR="00EC752A">
          <w:t xml:space="preserve">those equipped with  </w:t>
        </w:r>
      </w:ins>
      <w:del w:id="97" w:author="jorge arroyo" w:date="2017-03-15T15:45:00Z">
        <w:r w:rsidR="00845A44" w:rsidDel="00EC752A">
          <w:delText xml:space="preserve">are </w:delText>
        </w:r>
      </w:del>
      <w:r w:rsidR="00845A44">
        <w:t xml:space="preserve">AIS, thereby increasing the range </w:t>
      </w:r>
      <w:del w:id="98" w:author="jorge arroyo" w:date="2017-03-15T15:45:00Z">
        <w:r w:rsidR="00845A44" w:rsidDel="00EC752A">
          <w:delText xml:space="preserve">at which the Coastal </w:delText>
        </w:r>
        <w:commentRangeStart w:id="99"/>
        <w:r w:rsidR="00845A44" w:rsidDel="00EC752A">
          <w:delText>State</w:delText>
        </w:r>
      </w:del>
      <w:ins w:id="100" w:author="jorge arroyo" w:date="2017-03-15T15:45:00Z">
        <w:r w:rsidR="00EC752A">
          <w:t>Au</w:t>
        </w:r>
      </w:ins>
      <w:r w:rsidR="00F77AC0">
        <w:t>th</w:t>
      </w:r>
      <w:ins w:id="101" w:author="jorge arroyo" w:date="2017-03-15T15:45:00Z">
        <w:r w:rsidR="00EC752A">
          <w:t>horities</w:t>
        </w:r>
      </w:ins>
      <w:commentRangeEnd w:id="99"/>
      <w:ins w:id="102" w:author="jorge arroyo" w:date="2017-03-16T11:53:00Z">
        <w:r w:rsidR="00C83671">
          <w:rPr>
            <w:rStyle w:val="CommentReference"/>
            <w:color w:val="auto"/>
          </w:rPr>
          <w:commentReference w:id="99"/>
        </w:r>
      </w:ins>
      <w:del w:id="103" w:author="jorge arroyo" w:date="2017-03-15T15:45:00Z">
        <w:r w:rsidR="00845A44" w:rsidDel="00EC752A">
          <w:delText xml:space="preserve"> is abl</w:delText>
        </w:r>
        <w:r w:rsidDel="00EC752A">
          <w:delText xml:space="preserve">e </w:delText>
        </w:r>
      </w:del>
      <w:r>
        <w:t xml:space="preserve">to meet </w:t>
      </w:r>
      <w:del w:id="104" w:author="jorge arroyo" w:date="2017-03-15T15:45:00Z">
        <w:r w:rsidDel="00EC752A">
          <w:delText xml:space="preserve">its </w:delText>
        </w:r>
      </w:del>
      <w:ins w:id="105" w:author="jorge arroyo" w:date="2017-03-15T15:45:00Z">
        <w:r w:rsidR="00EC752A">
          <w:t xml:space="preserve">their </w:t>
        </w:r>
      </w:ins>
      <w:r>
        <w:t>responsibilities;</w:t>
      </w:r>
    </w:p>
    <w:p w14:paraId="53881575" w14:textId="67056DB8" w:rsidR="00845A44" w:rsidDel="00EC752A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del w:id="106" w:author="jorge arroyo" w:date="2017-03-15T15:45:00Z"/>
        </w:rPr>
      </w:pPr>
      <w:del w:id="107" w:author="jorge arroyo" w:date="2017-03-15T15:45:00Z">
        <w:r w:rsidDel="00EC752A">
          <w:delText>GNSS;</w:delText>
        </w:r>
      </w:del>
    </w:p>
    <w:p w14:paraId="26AC1E18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lastRenderedPageBreak/>
        <w:t>Satellite communication systems;</w:t>
      </w:r>
    </w:p>
    <w:p w14:paraId="340B4A79" w14:textId="13BE5E7C"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08" w:author="jorge arroyo" w:date="2017-03-15T15:38:00Z"/>
        </w:rPr>
      </w:pPr>
      <w:r>
        <w:t>Radar.</w:t>
      </w:r>
    </w:p>
    <w:p w14:paraId="3790D28C" w14:textId="77777777" w:rsidR="00DC2E65" w:rsidRDefault="00DC2E65">
      <w:pPr>
        <w:pStyle w:val="BodyText"/>
        <w:ind w:left="567"/>
        <w:rPr>
          <w:ins w:id="109" w:author="jorge arroyo" w:date="2017-03-15T15:38:00Z"/>
        </w:rPr>
        <w:pPrChange w:id="110" w:author="jorge arroyo" w:date="2017-03-15T15:39:00Z">
          <w:pPr>
            <w:pStyle w:val="BodyText"/>
            <w:numPr>
              <w:numId w:val="43"/>
            </w:numPr>
            <w:tabs>
              <w:tab w:val="num" w:pos="1134"/>
            </w:tabs>
            <w:ind w:left="1134" w:hanging="567"/>
          </w:pPr>
        </w:pPrChange>
      </w:pPr>
      <w:ins w:id="111" w:author="jorge arroyo" w:date="2017-03-15T15:38:00Z">
        <w:r>
          <w:rPr>
            <w:lang w:eastAsia="de-DE"/>
          </w:rPr>
          <w:t xml:space="preserve">Authorities </w:t>
        </w:r>
        <w:r>
          <w:t xml:space="preserve">need to take special care with position monitoring and position integrity, as it pertains to drifting hazards and obstructions, especially when marking them with a virtual MAtoN. </w:t>
        </w:r>
      </w:ins>
    </w:p>
    <w:p w14:paraId="093B7B0A" w14:textId="77777777" w:rsidR="00DC2E65" w:rsidRDefault="00DC2E65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</w:p>
    <w:p w14:paraId="3034CFF0" w14:textId="77777777"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12" w:name="_Toc306710225"/>
      <w:bookmarkStart w:id="113" w:name="_Toc306710372"/>
      <w:bookmarkStart w:id="114" w:name="_Toc449013363"/>
      <w:bookmarkStart w:id="115" w:name="_Toc465149322"/>
      <w:r w:rsidRPr="00993B7D">
        <w:t>Reporting</w:t>
      </w:r>
      <w:bookmarkEnd w:id="112"/>
      <w:bookmarkEnd w:id="113"/>
      <w:bookmarkEnd w:id="114"/>
      <w:bookmarkEnd w:id="115"/>
    </w:p>
    <w:p w14:paraId="7519E4B4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D1530F">
        <w:t>M</w:t>
      </w:r>
      <w:r>
        <w:t>AtoN</w:t>
      </w:r>
      <w:r>
        <w:rPr>
          <w:lang w:eastAsia="de-DE"/>
        </w:rPr>
        <w:t xml:space="preserve"> should be reported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7D67C845" w14:textId="749D6041"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</w:t>
      </w:r>
      <w:ins w:id="116" w:author="jorge arroyo" w:date="2017-03-15T15:47:00Z">
        <w:r w:rsidR="00EC752A">
          <w:t xml:space="preserve"> or amended</w:t>
        </w:r>
      </w:ins>
      <w:r w:rsidR="00845A44">
        <w:t>;</w:t>
      </w:r>
    </w:p>
    <w:p w14:paraId="117AFB13" w14:textId="08542FE3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17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ins w:id="118" w:author="jorge arroyo" w:date="2017-03-16T11:52:00Z">
        <w:r w:rsidR="00C83671">
          <w:t xml:space="preserve">its promulgated </w:t>
        </w:r>
      </w:ins>
      <w:del w:id="119" w:author="jorge arroyo" w:date="2017-03-16T11:52:00Z">
        <w:r w:rsidR="00845A44" w:rsidRPr="00993B7D" w:rsidDel="00C83671">
          <w:delText>Coastal State</w:delText>
        </w:r>
        <w:r w:rsidR="00845A44" w:rsidDel="00C83671">
          <w:delText>’</w:delText>
        </w:r>
        <w:r w:rsidR="00845A44" w:rsidRPr="00993B7D" w:rsidDel="00C83671">
          <w:delText>s</w:delText>
        </w:r>
        <w:r w:rsidR="00845A44" w:rsidDel="00C83671">
          <w:delText xml:space="preserve"> </w:delText>
        </w:r>
      </w:del>
      <w:r w:rsidR="00845A44">
        <w:t>coverage or drifts into the waters of an adjacent responsible Coastal State</w:t>
      </w:r>
      <w:bookmarkEnd w:id="117"/>
      <w:r w:rsidR="00845A44">
        <w:t xml:space="preserve"> (Political consideration MOU)</w:t>
      </w:r>
      <w:r w:rsidR="00E3798E">
        <w:t>;</w:t>
      </w:r>
    </w:p>
    <w:p w14:paraId="35FED30E" w14:textId="77777777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14:paraId="0BF3A10C" w14:textId="75E52916" w:rsidR="00845A44" w:rsidRDefault="00EC752A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20" w:author="jorge arroyo" w:date="2017-03-15T15:49:00Z">
        <w:r>
          <w:t>If able, s</w:t>
        </w:r>
      </w:ins>
      <w:del w:id="121" w:author="jorge arroyo" w:date="2017-03-15T15:49:00Z">
        <w:r w:rsidR="00845A44" w:rsidDel="00EC752A">
          <w:delText>S</w:delText>
        </w:r>
      </w:del>
      <w:r w:rsidR="00845A44">
        <w:t xml:space="preserve">hould be self-reporting </w:t>
      </w:r>
      <w:ins w:id="122" w:author="jorge arroyo" w:date="2017-03-15T15:50:00Z">
        <w:r>
          <w:t xml:space="preserve">(i.e. </w:t>
        </w:r>
      </w:ins>
      <w:del w:id="123" w:author="jorge arroyo" w:date="2017-03-15T15:50:00Z">
        <w:r w:rsidR="00845A44" w:rsidDel="00EC752A">
          <w:delText>to all vessels in the vicinity</w:delText>
        </w:r>
        <w:r w:rsidR="00D1530F" w:rsidDel="00EC752A">
          <w:delText xml:space="preserve"> (Buoy/light/racon/</w:delText>
        </w:r>
      </w:del>
      <w:r w:rsidR="00D1530F">
        <w:t>AIS)</w:t>
      </w:r>
      <w:r w:rsidR="00845A44">
        <w:t xml:space="preserve">; </w:t>
      </w:r>
    </w:p>
    <w:p w14:paraId="1C75FE7C" w14:textId="301D3ECE"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ins w:id="124" w:author="jorge arroyo" w:date="2017-03-15T15:49:00Z">
        <w:r w:rsidR="00EC752A">
          <w:t xml:space="preserve">damaged / </w:t>
        </w:r>
      </w:ins>
      <w:r w:rsidR="00845A44">
        <w:t>removed / discontinued.</w:t>
      </w:r>
    </w:p>
    <w:p w14:paraId="75B0AC91" w14:textId="77777777"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25" w:name="_Toc216489712"/>
      <w:bookmarkStart w:id="126" w:name="_Toc449013365"/>
      <w:bookmarkStart w:id="127" w:name="_Toc465149324"/>
      <w:r>
        <w:t>Issues</w:t>
      </w:r>
      <w:bookmarkEnd w:id="125"/>
      <w:r>
        <w:t xml:space="preserve"> of responsibility</w:t>
      </w:r>
      <w:bookmarkEnd w:id="126"/>
      <w:bookmarkEnd w:id="127"/>
    </w:p>
    <w:p w14:paraId="15D9287F" w14:textId="77777777"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8" w:name="_Toc449013366"/>
      <w:bookmarkStart w:id="129" w:name="_Toc465149325"/>
      <w:r>
        <w:t>Inability to monitor</w:t>
      </w:r>
      <w:bookmarkEnd w:id="128"/>
      <w:bookmarkEnd w:id="129"/>
    </w:p>
    <w:p w14:paraId="46F34051" w14:textId="5403A1A4" w:rsidR="00845A44" w:rsidRDefault="00845A44" w:rsidP="00845A44">
      <w:pPr>
        <w:pStyle w:val="BodyText"/>
      </w:pPr>
      <w:bookmarkStart w:id="130" w:name="_GoBack"/>
      <w:bookmarkEnd w:id="130"/>
      <w:del w:id="131" w:author="jorge arroyo" w:date="2017-03-15T15:53:00Z">
        <w:r w:rsidDel="002E39CC">
          <w:delText>Coastal State</w:delText>
        </w:r>
      </w:del>
      <w:ins w:id="132" w:author="jorge arroyo" w:date="2017-03-15T15:53:00Z">
        <w:r w:rsidR="002E39CC">
          <w:t xml:space="preserve">Authorities </w:t>
        </w:r>
      </w:ins>
      <w:r>
        <w:t xml:space="preserve"> or owner losi</w:t>
      </w:r>
      <w:r w:rsidR="00D1530F">
        <w:t>ng the ability to monitor the M</w:t>
      </w:r>
      <w:r>
        <w:t>AtoN that it has deployed, nonetheless retains responsibility until either:</w:t>
      </w:r>
    </w:p>
    <w:p w14:paraId="7CF73565" w14:textId="77777777"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The M</w:t>
      </w:r>
      <w:r w:rsidR="00845A44">
        <w:t>AtoN</w:t>
      </w:r>
      <w:r w:rsidR="00845A44" w:rsidRPr="000A691D">
        <w:t xml:space="preserve"> is retrieved or sinks; </w:t>
      </w:r>
      <w:r w:rsidR="00845A44">
        <w:t xml:space="preserve"> </w:t>
      </w:r>
    </w:p>
    <w:p w14:paraId="32C858F5" w14:textId="2AD7B0B0"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A691D">
        <w:t xml:space="preserve">The responsibility is assumed by another </w:t>
      </w:r>
      <w:r>
        <w:t xml:space="preserve">operator or </w:t>
      </w:r>
      <w:del w:id="133" w:author="jorge arroyo" w:date="2017-03-15T15:54:00Z">
        <w:r w:rsidRPr="000A691D" w:rsidDel="002E39CC">
          <w:delText>Coastal State</w:delText>
        </w:r>
      </w:del>
      <w:ins w:id="134" w:author="jorge arroyo" w:date="2017-03-15T15:54:00Z">
        <w:r w:rsidR="002E39CC">
          <w:t xml:space="preserve">Authorities </w:t>
        </w:r>
      </w:ins>
      <w:r w:rsidRPr="000A691D">
        <w:t>.</w:t>
      </w:r>
    </w:p>
    <w:p w14:paraId="4B096CD2" w14:textId="77777777"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35" w:name="_Toc449013367"/>
      <w:bookmarkStart w:id="136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35"/>
      <w:bookmarkEnd w:id="136"/>
    </w:p>
    <w:p w14:paraId="43A08882" w14:textId="77777777"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14:paraId="00A1C35D" w14:textId="77777777"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14:paraId="58D07BFC" w14:textId="77777777"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el Hadley" w:date="2016-03-15T14:53:00Z" w:initials="MH">
    <w:p w14:paraId="50FEF7FE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607CB898" w14:textId="77777777"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6" w:author="Michael Hadley" w:date="2016-05-08T11:14:00Z" w:initials="MH">
    <w:p w14:paraId="2BC27995" w14:textId="77777777"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EBF2537" w14:textId="77777777" w:rsidR="00845A44" w:rsidRDefault="00845A44" w:rsidP="00795637">
      <w:pPr>
        <w:pStyle w:val="CommentText"/>
      </w:pPr>
      <w:r>
        <w:t>No additional styles are to be introduced without approval from IALA (p.o.c. Mme Marie-Hèléne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21" w:author="jorge arroyo" w:date="2017-03-15T15:15:00Z" w:initials="ja">
    <w:p w14:paraId="48421BAB" w14:textId="5A808CCD" w:rsidR="00DE1895" w:rsidRDefault="00DE1895">
      <w:pPr>
        <w:pStyle w:val="CommentText"/>
      </w:pPr>
      <w:r>
        <w:rPr>
          <w:rStyle w:val="CommentReference"/>
        </w:rPr>
        <w:annotationRef/>
      </w:r>
      <w:r w:rsidR="00B566EE">
        <w:t xml:space="preserve">Suggest this be accomplished via a liaison note to IMO and IEC requesting changes to </w:t>
      </w:r>
      <w:r>
        <w:t>IMO SN/Circ.243, Rev.1</w:t>
      </w:r>
      <w:r w:rsidR="00B566EE">
        <w:t xml:space="preserve"> and IEC 62288, respectively.</w:t>
      </w:r>
    </w:p>
  </w:comment>
  <w:comment w:id="36" w:author="jorge arroyo" w:date="2017-03-15T15:23:00Z" w:initials="ja">
    <w:p w14:paraId="43F9478D" w14:textId="279B775A" w:rsidR="00CF56CC" w:rsidRPr="00CF56CC" w:rsidRDefault="00CF56CC">
      <w:pPr>
        <w:pStyle w:val="CommentText"/>
        <w:rPr>
          <w:i/>
        </w:rPr>
      </w:pPr>
      <w:r>
        <w:rPr>
          <w:rStyle w:val="CommentReference"/>
        </w:rPr>
        <w:annotationRef/>
      </w:r>
      <w:r w:rsidRPr="00CF56CC">
        <w:rPr>
          <w:i/>
        </w:rPr>
        <w:t>Ibid.</w:t>
      </w:r>
    </w:p>
  </w:comment>
  <w:comment w:id="55" w:author="jorge arroyo" w:date="2017-03-16T11:51:00Z" w:initials="ja">
    <w:p w14:paraId="4C5CB8D7" w14:textId="337D89AB" w:rsidR="00C83671" w:rsidRDefault="00C83671">
      <w:pPr>
        <w:pStyle w:val="CommentText"/>
      </w:pPr>
      <w:r>
        <w:rPr>
          <w:rStyle w:val="CommentReference"/>
        </w:rPr>
        <w:annotationRef/>
      </w:r>
      <w:r>
        <w:t>There may be multiple authorities within a State</w:t>
      </w:r>
    </w:p>
  </w:comment>
  <w:comment w:id="99" w:author="jorge arroyo" w:date="2017-03-16T11:53:00Z" w:initials="ja">
    <w:p w14:paraId="742402C2" w14:textId="76AB6277" w:rsidR="00C83671" w:rsidRDefault="00C83671">
      <w:pPr>
        <w:pStyle w:val="CommentText"/>
      </w:pPr>
      <w:r>
        <w:rPr>
          <w:rStyle w:val="CommentReference"/>
        </w:rPr>
        <w:annotationRef/>
      </w:r>
      <w:r>
        <w:t>We anticipate MatoN also being used in Inland waters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FEF7FE" w15:done="0"/>
  <w15:commentEx w15:paraId="607CB898" w15:done="0"/>
  <w15:commentEx w15:paraId="5EBF2537" w15:done="0"/>
  <w15:commentEx w15:paraId="48421BAB" w15:done="0"/>
  <w15:commentEx w15:paraId="43F9478D" w15:done="0"/>
  <w15:commentEx w15:paraId="4C5CB8D7" w15:done="0"/>
  <w15:commentEx w15:paraId="742402C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06919" w14:textId="77777777" w:rsidR="00EB5063" w:rsidRDefault="00EB5063" w:rsidP="003274DB">
      <w:r>
        <w:separator/>
      </w:r>
    </w:p>
    <w:p w14:paraId="223CDBD2" w14:textId="77777777" w:rsidR="00EB5063" w:rsidRDefault="00EB5063"/>
  </w:endnote>
  <w:endnote w:type="continuationSeparator" w:id="0">
    <w:p w14:paraId="3E95B149" w14:textId="77777777" w:rsidR="00EB5063" w:rsidRDefault="00EB5063" w:rsidP="003274DB">
      <w:r>
        <w:continuationSeparator/>
      </w:r>
    </w:p>
    <w:p w14:paraId="0FBF25E6" w14:textId="77777777" w:rsidR="00EB5063" w:rsidRDefault="00EB50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46ECB" w14:textId="77777777"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5B38A9" w14:textId="77777777"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9A036" w14:textId="77777777"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A3F1E9" w14:textId="77777777"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845D9F" w14:textId="77777777"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1585" w14:textId="67569D64" w:rsidR="00845A44" w:rsidRDefault="002E39CC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35691D32" wp14:editId="63419DFB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15875" b="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AFE6E6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5EEA73DE" w14:textId="77777777"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C91D17F" wp14:editId="211EAFCF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6C02DC" w14:textId="77777777" w:rsidR="00845A44" w:rsidRPr="00ED2A8D" w:rsidRDefault="00845A44" w:rsidP="008747E0">
    <w:pPr>
      <w:pStyle w:val="Footer"/>
    </w:pPr>
  </w:p>
  <w:p w14:paraId="41B68B63" w14:textId="77777777" w:rsidR="00845A44" w:rsidRPr="00ED2A8D" w:rsidRDefault="00845A44" w:rsidP="008747E0">
    <w:pPr>
      <w:pStyle w:val="Footer"/>
    </w:pPr>
  </w:p>
  <w:p w14:paraId="130E2A29" w14:textId="77777777"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43D00" w14:textId="28FE31C8" w:rsidR="00845A44" w:rsidRDefault="002E39CC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01864223" wp14:editId="7A47A126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15875" b="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9C359C4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69D4FE58" w14:textId="77777777"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r w:rsidR="00EB5063">
      <w:fldChar w:fldCharType="begin"/>
    </w:r>
    <w:r w:rsidR="00EB5063" w:rsidRPr="00F77AC0">
      <w:rPr>
        <w:lang w:val="fr-FR"/>
        <w:rPrChange w:id="4" w:author="Plenary Room" w:date="2017-03-17T12:01:00Z">
          <w:rPr/>
        </w:rPrChange>
      </w:rPr>
      <w:instrText xml:space="preserve"> STYLEREF "Document number" \* MERGEFORMAT </w:instrText>
    </w:r>
    <w:r w:rsidR="00EB5063">
      <w:fldChar w:fldCharType="separate"/>
    </w:r>
    <w:r w:rsidR="00845A44" w:rsidRPr="002C5B46">
      <w:rPr>
        <w:noProof/>
        <w:szCs w:val="15"/>
        <w:lang w:val="pt-PT"/>
      </w:rPr>
      <w:t>1???</w:t>
    </w:r>
    <w:r w:rsidR="00EB5063">
      <w:rPr>
        <w:noProof/>
        <w:szCs w:val="15"/>
        <w:lang w:val="pt-PT"/>
      </w:rPr>
      <w:fldChar w:fldCharType="end"/>
    </w:r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2B2E5701" w14:textId="77777777" w:rsidR="00845A44" w:rsidRPr="00525922" w:rsidRDefault="00EB5063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047BB" w14:textId="77777777" w:rsidR="00845A44" w:rsidRPr="00C716E5" w:rsidRDefault="00845A44" w:rsidP="00C716E5">
    <w:pPr>
      <w:pStyle w:val="Footer"/>
      <w:rPr>
        <w:sz w:val="15"/>
        <w:szCs w:val="15"/>
      </w:rPr>
    </w:pPr>
  </w:p>
  <w:p w14:paraId="586C82E9" w14:textId="77777777" w:rsidR="00845A44" w:rsidRDefault="00845A44" w:rsidP="00C716E5">
    <w:pPr>
      <w:pStyle w:val="Footerportrait"/>
    </w:pPr>
  </w:p>
  <w:p w14:paraId="55E70467" w14:textId="144979A4" w:rsidR="00845A44" w:rsidRPr="00C907DF" w:rsidRDefault="00EB5063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F77AC0">
        <w:t>IALA Guideline</w:t>
      </w:r>
    </w:fldSimple>
    <w:r w:rsidR="00845A44" w:rsidRPr="00C907DF">
      <w:t xml:space="preserve"> </w:t>
    </w:r>
    <w:fldSimple w:instr=" STYLEREF &quot;Document number&quot; \* MERGEFORMAT ">
      <w:r w:rsidR="00F77AC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F77AC0">
        <w:t>USE OF MOBILE ATON</w:t>
      </w:r>
    </w:fldSimple>
  </w:p>
  <w:p w14:paraId="1AA0C281" w14:textId="1CC683CA" w:rsidR="00845A44" w:rsidRPr="00C907DF" w:rsidRDefault="00EB5063" w:rsidP="00C716E5">
    <w:pPr>
      <w:pStyle w:val="Footerportrait"/>
    </w:pPr>
    <w:fldSimple w:instr=" STYLEREF &quot;Edition number&quot; \* MERGEFORMAT ">
      <w:r w:rsidR="00F77AC0">
        <w:t>Edition 1.0</w:t>
      </w:r>
    </w:fldSimple>
    <w:r w:rsidR="00845A44">
      <w:t xml:space="preserve">  </w:t>
    </w:r>
    <w:fldSimple w:instr=" STYLEREF &quot;Document date&quot; \* MERGEFORMAT ">
      <w:r w:rsidR="00F77AC0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F77AC0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8690A" w14:textId="77777777" w:rsidR="00845A44" w:rsidRDefault="00845A44" w:rsidP="00C716E5">
    <w:pPr>
      <w:pStyle w:val="Footer"/>
    </w:pPr>
  </w:p>
  <w:p w14:paraId="27F27DB9" w14:textId="77777777" w:rsidR="00845A44" w:rsidRDefault="00845A44" w:rsidP="00C716E5">
    <w:pPr>
      <w:pStyle w:val="Footerportrait"/>
    </w:pPr>
  </w:p>
  <w:p w14:paraId="1CCDFAED" w14:textId="138BAF6F" w:rsidR="00845A44" w:rsidRPr="00C907DF" w:rsidRDefault="00EB5063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F77AC0">
        <w:t>IALA Guideline</w:t>
      </w:r>
    </w:fldSimple>
    <w:r w:rsidR="00845A44" w:rsidRPr="00C907DF">
      <w:t xml:space="preserve"> </w:t>
    </w:r>
    <w:fldSimple w:instr=" STYLEREF &quot;Document number&quot; \* MERGEFORMAT ">
      <w:r w:rsidR="00F77AC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F77AC0">
        <w:t>USE OF MOBILE ATON</w:t>
      </w:r>
    </w:fldSimple>
  </w:p>
  <w:p w14:paraId="25200BF9" w14:textId="66FCFAFE" w:rsidR="00845A44" w:rsidRPr="00525922" w:rsidRDefault="00EB5063" w:rsidP="00C716E5">
    <w:pPr>
      <w:pStyle w:val="Footerportrait"/>
    </w:pPr>
    <w:fldSimple w:instr=" STYLEREF &quot;Edition number&quot; \* MERGEFORMAT ">
      <w:r w:rsidR="00F77AC0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F77AC0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13084" w14:textId="77777777" w:rsidR="00845A44" w:rsidRDefault="00845A44" w:rsidP="00C716E5">
    <w:pPr>
      <w:pStyle w:val="Footer"/>
    </w:pPr>
  </w:p>
  <w:p w14:paraId="24BF231A" w14:textId="77777777" w:rsidR="00845A44" w:rsidRDefault="00845A44" w:rsidP="00C716E5">
    <w:pPr>
      <w:pStyle w:val="Footerportrait"/>
    </w:pPr>
  </w:p>
  <w:p w14:paraId="53B26CB1" w14:textId="54B2518F" w:rsidR="00845A44" w:rsidRPr="00C907DF" w:rsidRDefault="00EB5063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F77AC0">
        <w:t>IALA Guideline</w:t>
      </w:r>
    </w:fldSimple>
    <w:r w:rsidR="00845A44" w:rsidRPr="00C907DF">
      <w:t xml:space="preserve"> </w:t>
    </w:r>
    <w:fldSimple w:instr=" STYLEREF &quot;Document number&quot; \* MERGEFORMAT ">
      <w:r w:rsidR="00F77AC0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F77AC0">
        <w:t>USE OF MOBILE ATON</w:t>
      </w:r>
    </w:fldSimple>
    <w:r w:rsidR="00845A44">
      <w:tab/>
    </w:r>
  </w:p>
  <w:p w14:paraId="7F00B0BE" w14:textId="071F0906" w:rsidR="00845A44" w:rsidRPr="00C907DF" w:rsidRDefault="00EB5063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F77AC0">
        <w:t>Edition 1.0</w:t>
      </w:r>
    </w:fldSimple>
    <w:r w:rsidR="00845A44">
      <w:t xml:space="preserve">  </w:t>
    </w:r>
    <w:fldSimple w:instr=" STYLEREF &quot;Document date&quot; \* MERGEFORMAT ">
      <w:r w:rsidR="00F77AC0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F77AC0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0B293" w14:textId="77777777" w:rsidR="00EB5063" w:rsidRDefault="00EB5063" w:rsidP="003274DB">
      <w:r>
        <w:separator/>
      </w:r>
    </w:p>
    <w:p w14:paraId="2D9F792F" w14:textId="77777777" w:rsidR="00EB5063" w:rsidRDefault="00EB5063"/>
  </w:footnote>
  <w:footnote w:type="continuationSeparator" w:id="0">
    <w:p w14:paraId="3ADDF6E8" w14:textId="77777777" w:rsidR="00EB5063" w:rsidRDefault="00EB5063" w:rsidP="003274DB">
      <w:r>
        <w:continuationSeparator/>
      </w:r>
    </w:p>
    <w:p w14:paraId="7055E2F1" w14:textId="77777777" w:rsidR="00EB5063" w:rsidRDefault="00EB50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970C8" w14:textId="01D88B7E" w:rsidR="00F77AC0" w:rsidRDefault="00F77AC0" w:rsidP="003C6230">
    <w:pPr>
      <w:pStyle w:val="Header"/>
      <w:jc w:val="right"/>
      <w:rPr>
        <w:ins w:id="3" w:author="Plenary Room" w:date="2017-03-17T12:01:00Z"/>
      </w:rPr>
    </w:pPr>
    <w:r>
      <w:t>ENAV20-14.1.31</w:t>
    </w:r>
  </w:p>
  <w:p w14:paraId="51DD2015" w14:textId="5831FECC" w:rsidR="00845A44" w:rsidRPr="00ED2A8D" w:rsidRDefault="00F77AC0" w:rsidP="003C6230">
    <w:pPr>
      <w:pStyle w:val="Header"/>
      <w:jc w:val="right"/>
    </w:pPr>
    <w:r>
      <w:t xml:space="preserve">Formerly </w:t>
    </w:r>
    <w:r w:rsidR="003C6230">
      <w:t>ENAV20-11.2.2</w:t>
    </w:r>
    <w:r w:rsidR="00845A44" w:rsidRPr="00442889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37D56FEF" wp14:editId="1234087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249521" w14:textId="77777777" w:rsidR="00845A44" w:rsidRDefault="00845A44" w:rsidP="008747E0">
    <w:pPr>
      <w:pStyle w:val="Header"/>
    </w:pPr>
  </w:p>
  <w:p w14:paraId="3579E21D" w14:textId="77777777" w:rsidR="00845A44" w:rsidRDefault="00845A44" w:rsidP="008747E0">
    <w:pPr>
      <w:pStyle w:val="Header"/>
    </w:pPr>
  </w:p>
  <w:p w14:paraId="1FE4452F" w14:textId="77777777" w:rsidR="00845A44" w:rsidRDefault="00845A44" w:rsidP="008747E0">
    <w:pPr>
      <w:pStyle w:val="Header"/>
    </w:pPr>
  </w:p>
  <w:p w14:paraId="133EDCF7" w14:textId="77777777" w:rsidR="00845A44" w:rsidRDefault="00845A44" w:rsidP="008747E0">
    <w:pPr>
      <w:pStyle w:val="Header"/>
    </w:pPr>
  </w:p>
  <w:p w14:paraId="6DAFAEBE" w14:textId="77777777"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13521CE" wp14:editId="1E5EC99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FA603" w14:textId="77777777" w:rsidR="00845A44" w:rsidRPr="00ED2A8D" w:rsidRDefault="00845A44" w:rsidP="008747E0">
    <w:pPr>
      <w:pStyle w:val="Header"/>
    </w:pPr>
  </w:p>
  <w:p w14:paraId="442085A6" w14:textId="77777777"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9BD66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314B544B" wp14:editId="31ED8EA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53A90E" w14:textId="77777777" w:rsidR="00845A44" w:rsidRDefault="00845A44">
    <w:pPr>
      <w:pStyle w:val="Header"/>
    </w:pPr>
  </w:p>
  <w:p w14:paraId="59893E00" w14:textId="77777777"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5BEE7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6A3E54D" wp14:editId="28A0716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A9961D" w14:textId="77777777" w:rsidR="00845A44" w:rsidRPr="00ED2A8D" w:rsidRDefault="00845A44" w:rsidP="008747E0">
    <w:pPr>
      <w:pStyle w:val="Header"/>
    </w:pPr>
  </w:p>
  <w:p w14:paraId="48F0831E" w14:textId="77777777" w:rsidR="00845A44" w:rsidRDefault="00845A44" w:rsidP="008747E0">
    <w:pPr>
      <w:pStyle w:val="Header"/>
    </w:pPr>
  </w:p>
  <w:p w14:paraId="4DE2F2A9" w14:textId="77777777" w:rsidR="00845A44" w:rsidRDefault="00845A44" w:rsidP="008747E0">
    <w:pPr>
      <w:pStyle w:val="Header"/>
    </w:pPr>
  </w:p>
  <w:p w14:paraId="1684124B" w14:textId="77777777" w:rsidR="00845A44" w:rsidRDefault="00845A44" w:rsidP="008747E0">
    <w:pPr>
      <w:pStyle w:val="Header"/>
    </w:pPr>
  </w:p>
  <w:p w14:paraId="63BE7301" w14:textId="77777777" w:rsidR="00845A44" w:rsidRPr="00441393" w:rsidRDefault="00845A44" w:rsidP="00441393">
    <w:pPr>
      <w:pStyle w:val="Contents"/>
    </w:pPr>
    <w:r>
      <w:t>DOCUMENT REVISION</w:t>
    </w:r>
  </w:p>
  <w:p w14:paraId="1C4ECA34" w14:textId="77777777" w:rsidR="00845A44" w:rsidRPr="00ED2A8D" w:rsidRDefault="00845A44" w:rsidP="008747E0">
    <w:pPr>
      <w:pStyle w:val="Header"/>
    </w:pPr>
  </w:p>
  <w:p w14:paraId="15AFE264" w14:textId="77777777"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1D40B" w14:textId="77777777"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2E2A29E9" wp14:editId="22968A0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706C15" w14:textId="77777777" w:rsidR="00845A44" w:rsidRPr="00ED2A8D" w:rsidRDefault="00845A44" w:rsidP="008747E0">
    <w:pPr>
      <w:pStyle w:val="Header"/>
    </w:pPr>
  </w:p>
  <w:p w14:paraId="52EF4369" w14:textId="77777777" w:rsidR="00845A44" w:rsidRDefault="00845A44" w:rsidP="008747E0">
    <w:pPr>
      <w:pStyle w:val="Header"/>
    </w:pPr>
  </w:p>
  <w:p w14:paraId="3FF9EEA2" w14:textId="77777777" w:rsidR="00845A44" w:rsidRDefault="00845A44" w:rsidP="008747E0">
    <w:pPr>
      <w:pStyle w:val="Header"/>
    </w:pPr>
  </w:p>
  <w:p w14:paraId="72448E5F" w14:textId="77777777" w:rsidR="00845A44" w:rsidRDefault="00845A44" w:rsidP="008747E0">
    <w:pPr>
      <w:pStyle w:val="Header"/>
    </w:pPr>
  </w:p>
  <w:p w14:paraId="4B16C454" w14:textId="77777777" w:rsidR="00845A44" w:rsidRPr="00441393" w:rsidRDefault="00845A44" w:rsidP="00441393">
    <w:pPr>
      <w:pStyle w:val="Contents"/>
    </w:pPr>
    <w:r>
      <w:t>CONTENTS</w:t>
    </w:r>
  </w:p>
  <w:p w14:paraId="4376A10F" w14:textId="77777777" w:rsidR="00845A44" w:rsidRDefault="00845A44" w:rsidP="0078486B">
    <w:pPr>
      <w:pStyle w:val="Header"/>
      <w:spacing w:line="140" w:lineRule="exact"/>
    </w:pPr>
  </w:p>
  <w:p w14:paraId="390D8E6C" w14:textId="77777777"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8C076" w14:textId="77777777"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043AF1FA" wp14:editId="6461A61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8C15C2" w14:textId="77777777" w:rsidR="00845A44" w:rsidRPr="00ED2A8D" w:rsidRDefault="00845A44" w:rsidP="00C716E5">
    <w:pPr>
      <w:pStyle w:val="Header"/>
    </w:pPr>
  </w:p>
  <w:p w14:paraId="522B715E" w14:textId="77777777" w:rsidR="00845A44" w:rsidRDefault="00845A44" w:rsidP="00C716E5">
    <w:pPr>
      <w:pStyle w:val="Header"/>
    </w:pPr>
  </w:p>
  <w:p w14:paraId="67A91556" w14:textId="77777777" w:rsidR="00845A44" w:rsidRDefault="00845A44" w:rsidP="00C716E5">
    <w:pPr>
      <w:pStyle w:val="Header"/>
    </w:pPr>
  </w:p>
  <w:p w14:paraId="5CA47D8D" w14:textId="77777777" w:rsidR="00845A44" w:rsidRDefault="00845A44" w:rsidP="00C716E5">
    <w:pPr>
      <w:pStyle w:val="Header"/>
    </w:pPr>
  </w:p>
  <w:p w14:paraId="2D7166FC" w14:textId="77777777" w:rsidR="00845A44" w:rsidRPr="00441393" w:rsidRDefault="00845A44" w:rsidP="00C716E5">
    <w:pPr>
      <w:pStyle w:val="Contents"/>
    </w:pPr>
    <w:r>
      <w:t>CONTENTS</w:t>
    </w:r>
  </w:p>
  <w:p w14:paraId="7288A670" w14:textId="77777777" w:rsidR="00845A44" w:rsidRPr="00ED2A8D" w:rsidRDefault="00845A44" w:rsidP="00C716E5">
    <w:pPr>
      <w:pStyle w:val="Header"/>
    </w:pPr>
  </w:p>
  <w:p w14:paraId="7F660F2B" w14:textId="77777777" w:rsidR="00845A44" w:rsidRPr="00AC33A2" w:rsidRDefault="00845A44" w:rsidP="00C716E5">
    <w:pPr>
      <w:pStyle w:val="Header"/>
      <w:spacing w:line="140" w:lineRule="exact"/>
    </w:pPr>
  </w:p>
  <w:p w14:paraId="0960E7D3" w14:textId="77777777"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112DFDF7" wp14:editId="2C74A5AD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7D4CA" w14:textId="77777777"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1204B97D" wp14:editId="5A4CA98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Plenary Room">
    <w15:presenceInfo w15:providerId="AD" w15:userId="S-1-5-21-3036158373-452142988-3095193817-1156"/>
  </w15:person>
  <w15:person w15:author="jorge arroyo">
    <w15:presenceInfo w15:providerId="Windows Live" w15:userId="a69e86a7c4fba3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39CC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6230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36726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197F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6EE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3671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CF56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C2E65"/>
    <w:rsid w:val="00DD60F2"/>
    <w:rsid w:val="00DE0893"/>
    <w:rsid w:val="00DE1895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37CA6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5063"/>
    <w:rsid w:val="00EB6F3C"/>
    <w:rsid w:val="00EC1E2C"/>
    <w:rsid w:val="00EC2B9A"/>
    <w:rsid w:val="00EC3723"/>
    <w:rsid w:val="00EC568A"/>
    <w:rsid w:val="00EC752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77AC0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FDD6E7"/>
  <w15:docId w15:val="{6313B77C-68DB-40C6-A1E0-412767A3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617C-AE7A-4D79-9F81-4D6D0ACF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0</TotalTime>
  <Pages>6</Pages>
  <Words>978</Words>
  <Characters>5575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6540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Plenary Room</cp:lastModifiedBy>
  <cp:revision>2</cp:revision>
  <dcterms:created xsi:type="dcterms:W3CDTF">2017-03-17T11:04:00Z</dcterms:created>
  <dcterms:modified xsi:type="dcterms:W3CDTF">2017-03-17T11:04:00Z</dcterms:modified>
</cp:coreProperties>
</file>